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 xml:space="preserve">Ing. Radovanem </w:t>
      </w:r>
      <w:proofErr w:type="spellStart"/>
      <w:r w:rsidRPr="00F011CB">
        <w:rPr>
          <w:rFonts w:ascii="Arial" w:hAnsi="Arial" w:cs="Arial"/>
          <w:b/>
          <w:bCs/>
          <w:sz w:val="20"/>
          <w:szCs w:val="20"/>
          <w:lang w:eastAsia="cs-CZ"/>
        </w:rPr>
        <w:t>Necidem</w:t>
      </w:r>
      <w:proofErr w:type="spellEnd"/>
      <w:r w:rsidRPr="00F011CB">
        <w:rPr>
          <w:rFonts w:ascii="Arial" w:hAnsi="Arial" w:cs="Arial"/>
          <w:b/>
          <w:bCs/>
          <w:sz w:val="20"/>
          <w:szCs w:val="20"/>
          <w:lang w:eastAsia="cs-CZ"/>
        </w:rPr>
        <w:t>,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se </w:t>
      </w:r>
      <w:proofErr w:type="gramStart"/>
      <w:r w:rsidRPr="00F011CB">
        <w:rPr>
          <w:rFonts w:ascii="Arial" w:hAnsi="Arial" w:cs="Arial"/>
          <w:sz w:val="20"/>
          <w:szCs w:val="20"/>
          <w:lang w:eastAsia="cs-CZ"/>
        </w:rPr>
        <w:t>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w:t>
      </w:r>
      <w:proofErr w:type="gramStart"/>
      <w:r w:rsidRPr="00F011CB">
        <w:rPr>
          <w:rFonts w:ascii="Arial" w:hAnsi="Arial" w:cs="Arial"/>
          <w:sz w:val="20"/>
          <w:szCs w:val="20"/>
          <w:lang w:eastAsia="cs-CZ"/>
        </w:rPr>
        <w:t xml:space="preserve">rejstříku </w:t>
      </w:r>
      <w:r w:rsidRPr="00F011CB">
        <w:rPr>
          <w:rFonts w:ascii="Arial" w:hAnsi="Arial" w:cs="Arial"/>
          <w:b/>
          <w:sz w:val="20"/>
          <w:szCs w:val="20"/>
          <w:highlight w:val="lightGray"/>
          <w:lang w:eastAsia="cs-CZ"/>
        </w:rPr>
        <w:t>............................................................</w:t>
      </w:r>
      <w:proofErr w:type="gramEnd"/>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2A383DC" w14:textId="69B799C9" w:rsidR="009014AB" w:rsidRPr="003F2F26" w:rsidRDefault="00DB3FA7" w:rsidP="0029418F">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t>Podkladem pro uzavření Smlouvy je nabídka Zhotovitele předložená na veřejnou zakázku s názvem „</w:t>
      </w:r>
      <w:r w:rsidR="007465C5" w:rsidRPr="003F01DB">
        <w:rPr>
          <w:rFonts w:ascii="Arial" w:hAnsi="Arial" w:cs="Arial"/>
          <w:b/>
          <w:sz w:val="20"/>
          <w:szCs w:val="20"/>
        </w:rPr>
        <w:t>III/34817 Kamenná - most ev. č. 34817-2</w:t>
      </w:r>
      <w:r w:rsidRPr="00484CEC">
        <w:rPr>
          <w:rFonts w:ascii="Arial" w:hAnsi="Arial" w:cs="Arial"/>
          <w:sz w:val="20"/>
          <w:szCs w:val="20"/>
        </w:rPr>
        <w:t>“</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lastRenderedPageBreak/>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4B53FB98" w14:textId="7E7FEA80" w:rsidR="00DB3FA7" w:rsidRPr="006A76C9" w:rsidRDefault="00137779"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2E7499">
        <w:rPr>
          <w:rFonts w:ascii="Arial" w:eastAsia="Times New Roman" w:hAnsi="Arial" w:cs="Arial"/>
          <w:sz w:val="20"/>
          <w:szCs w:val="20"/>
        </w:rPr>
        <w:t xml:space="preserve">Předmětem stavby je </w:t>
      </w:r>
      <w:r>
        <w:rPr>
          <w:rFonts w:ascii="Arial" w:eastAsia="Times New Roman" w:hAnsi="Arial" w:cs="Arial"/>
          <w:sz w:val="20"/>
          <w:szCs w:val="20"/>
        </w:rPr>
        <w:t>rekonstrukce</w:t>
      </w:r>
      <w:r w:rsidRPr="002E7499">
        <w:rPr>
          <w:rFonts w:ascii="Arial" w:eastAsia="Times New Roman" w:hAnsi="Arial" w:cs="Arial"/>
          <w:sz w:val="20"/>
          <w:szCs w:val="20"/>
        </w:rPr>
        <w:t xml:space="preserve"> </w:t>
      </w:r>
      <w:r>
        <w:rPr>
          <w:rFonts w:ascii="Arial" w:eastAsia="Times New Roman" w:hAnsi="Arial" w:cs="Arial"/>
          <w:sz w:val="20"/>
          <w:szCs w:val="20"/>
        </w:rPr>
        <w:t>mostu ev. č. 34817-2 v obci Kamenná, okres Jihlava,</w:t>
      </w:r>
      <w:r w:rsidRPr="0092743A">
        <w:rPr>
          <w:rFonts w:ascii="Arial" w:eastAsia="Times New Roman" w:hAnsi="Arial" w:cs="Arial"/>
          <w:sz w:val="20"/>
          <w:szCs w:val="20"/>
        </w:rPr>
        <w:t xml:space="preserve"> </w:t>
      </w:r>
      <w:r>
        <w:rPr>
          <w:rFonts w:ascii="Arial" w:eastAsia="Times New Roman" w:hAnsi="Arial" w:cs="Arial"/>
          <w:sz w:val="20"/>
          <w:szCs w:val="20"/>
        </w:rPr>
        <w:t>Kraj Vysočina, převádějícího silnici III/</w:t>
      </w:r>
      <w:r w:rsidRPr="00E64A27">
        <w:rPr>
          <w:rFonts w:ascii="Arial" w:eastAsia="Times New Roman" w:hAnsi="Arial" w:cs="Arial"/>
          <w:sz w:val="20"/>
          <w:szCs w:val="20"/>
        </w:rPr>
        <w:t>34817 přes Zlatý</w:t>
      </w:r>
      <w:r>
        <w:rPr>
          <w:rFonts w:ascii="Arial" w:eastAsia="Times New Roman" w:hAnsi="Arial" w:cs="Arial"/>
          <w:sz w:val="20"/>
          <w:szCs w:val="20"/>
        </w:rPr>
        <w:t xml:space="preserve"> potok. Novostav</w:t>
      </w:r>
      <w:r w:rsidR="00A55152">
        <w:rPr>
          <w:rFonts w:ascii="Arial" w:eastAsia="Times New Roman" w:hAnsi="Arial" w:cs="Arial"/>
          <w:sz w:val="20"/>
          <w:szCs w:val="20"/>
        </w:rPr>
        <w:t>ba mostu nahradí stávající most</w:t>
      </w:r>
      <w:r w:rsidR="00F13867">
        <w:rPr>
          <w:rFonts w:ascii="Arial" w:eastAsia="Times New Roman" w:hAnsi="Arial" w:cs="Arial"/>
          <w:sz w:val="20"/>
          <w:szCs w:val="20"/>
        </w:rPr>
        <w:t xml:space="preserve">. </w:t>
      </w:r>
    </w:p>
    <w:p w14:paraId="2A148D69" w14:textId="2848CD68" w:rsidR="00DB3FA7" w:rsidRPr="008C77FB"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00DB3FA7" w:rsidRPr="00F011CB">
        <w:rPr>
          <w:rFonts w:ascii="Arial" w:hAnsi="Arial" w:cs="Arial"/>
          <w:bCs/>
          <w:sz w:val="20"/>
          <w:szCs w:val="20"/>
          <w:lang w:eastAsia="cs-CZ"/>
        </w:rPr>
        <w:t xml:space="preserve">ředmětem díla je provedení všech činností, prací a dodávek obsažených v projektové dokumentaci pro provádění stavby </w:t>
      </w:r>
      <w:r w:rsidR="00F13867" w:rsidRPr="00567ED7">
        <w:rPr>
          <w:rFonts w:ascii="Arial" w:hAnsi="Arial" w:cs="Arial"/>
          <w:sz w:val="20"/>
          <w:szCs w:val="20"/>
        </w:rPr>
        <w:t>„</w:t>
      </w:r>
      <w:r w:rsidR="00365197" w:rsidRPr="00365197">
        <w:rPr>
          <w:rFonts w:ascii="Arial" w:eastAsia="Times New Roman" w:hAnsi="Arial" w:cs="Arial"/>
          <w:b/>
          <w:sz w:val="20"/>
          <w:szCs w:val="20"/>
          <w:lang w:eastAsia="cs-CZ"/>
        </w:rPr>
        <w:t>III/34817 Kamenná – most ev. č. 34817-2</w:t>
      </w:r>
      <w:r w:rsidR="00F13867" w:rsidRPr="00717B1D">
        <w:rPr>
          <w:rFonts w:ascii="Arial" w:eastAsia="Times New Roman" w:hAnsi="Arial" w:cs="Arial"/>
          <w:sz w:val="20"/>
          <w:szCs w:val="20"/>
        </w:rPr>
        <w:t>“</w:t>
      </w:r>
      <w:r w:rsidR="00F13867" w:rsidRPr="008C77FB">
        <w:rPr>
          <w:rFonts w:ascii="Arial" w:hAnsi="Arial" w:cs="Arial"/>
          <w:sz w:val="20"/>
          <w:szCs w:val="20"/>
        </w:rPr>
        <w:t xml:space="preserve"> (dále projektová dokumentace), kterou vypracoval</w:t>
      </w:r>
      <w:r w:rsidR="00035931">
        <w:rPr>
          <w:rFonts w:ascii="Arial" w:hAnsi="Arial" w:cs="Arial"/>
          <w:sz w:val="20"/>
          <w:szCs w:val="20"/>
        </w:rPr>
        <w:t>a</w:t>
      </w:r>
      <w:r w:rsidR="00F13867">
        <w:rPr>
          <w:rFonts w:ascii="Arial" w:hAnsi="Arial" w:cs="Arial"/>
          <w:sz w:val="20"/>
          <w:szCs w:val="20"/>
        </w:rPr>
        <w:t xml:space="preserve"> </w:t>
      </w:r>
      <w:r w:rsidR="00035931">
        <w:rPr>
          <w:rFonts w:ascii="Arial" w:hAnsi="Arial" w:cs="Arial"/>
          <w:sz w:val="20"/>
          <w:szCs w:val="20"/>
        </w:rPr>
        <w:t xml:space="preserve">firma M4 </w:t>
      </w:r>
      <w:proofErr w:type="spellStart"/>
      <w:r w:rsidR="00035931">
        <w:rPr>
          <w:rFonts w:ascii="Arial" w:hAnsi="Arial" w:cs="Arial"/>
          <w:sz w:val="20"/>
          <w:szCs w:val="20"/>
        </w:rPr>
        <w:t>Road</w:t>
      </w:r>
      <w:proofErr w:type="spellEnd"/>
      <w:r w:rsidR="00035931">
        <w:rPr>
          <w:rFonts w:ascii="Arial" w:hAnsi="Arial" w:cs="Arial"/>
          <w:sz w:val="20"/>
          <w:szCs w:val="20"/>
        </w:rPr>
        <w:t xml:space="preserve"> Design s.r.o.,  </w:t>
      </w:r>
      <w:r w:rsidR="00035931" w:rsidRPr="008C77FB">
        <w:rPr>
          <w:rFonts w:ascii="Arial" w:hAnsi="Arial" w:cs="Arial"/>
          <w:sz w:val="20"/>
          <w:szCs w:val="20"/>
        </w:rPr>
        <w:t xml:space="preserve">IČO: </w:t>
      </w:r>
      <w:r w:rsidR="00035931">
        <w:rPr>
          <w:rFonts w:ascii="Arial" w:hAnsi="Arial" w:cs="Arial"/>
          <w:sz w:val="20"/>
          <w:szCs w:val="20"/>
        </w:rPr>
        <w:t xml:space="preserve"> 07229585, se sídlem Koželužská 2246/5, 180 00 Praha 8 - </w:t>
      </w:r>
      <w:r w:rsidR="00035931">
        <w:rPr>
          <w:rFonts w:ascii="Arial" w:hAnsi="Arial" w:cs="Arial"/>
          <w:bCs/>
          <w:sz w:val="20"/>
          <w:szCs w:val="20"/>
          <w:lang w:eastAsia="cs-CZ"/>
        </w:rPr>
        <w:t>Libeň</w:t>
      </w:r>
      <w:r w:rsidR="009014AB" w:rsidRPr="008C77FB">
        <w:rPr>
          <w:rFonts w:ascii="Arial" w:hAnsi="Arial" w:cs="Arial"/>
          <w:bCs/>
          <w:sz w:val="20"/>
          <w:szCs w:val="20"/>
          <w:lang w:eastAsia="cs-CZ"/>
        </w:rPr>
        <w:t>.</w:t>
      </w:r>
      <w:r w:rsidR="00DB3FA7" w:rsidRPr="008C77F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41A2AB0F" w14:textId="77777777" w:rsidR="008625F0" w:rsidRPr="00185487" w:rsidRDefault="008625F0" w:rsidP="008625F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4871CE">
        <w:rPr>
          <w:rFonts w:ascii="Arial" w:hAnsi="Arial" w:cs="Arial"/>
          <w:sz w:val="20"/>
          <w:szCs w:val="20"/>
          <w:lang w:eastAsia="cs-CZ"/>
        </w:rPr>
        <w:t xml:space="preserve">zahájení realizace stavby: </w:t>
      </w:r>
      <w:r w:rsidRPr="004871CE">
        <w:rPr>
          <w:rFonts w:ascii="Arial" w:hAnsi="Arial" w:cs="Arial"/>
          <w:b/>
          <w:sz w:val="20"/>
          <w:szCs w:val="20"/>
          <w:lang w:eastAsia="cs-CZ"/>
        </w:rPr>
        <w:t xml:space="preserve">dnem předání a </w:t>
      </w:r>
      <w:r w:rsidRPr="00185487">
        <w:rPr>
          <w:rFonts w:ascii="Arial" w:hAnsi="Arial" w:cs="Arial"/>
          <w:b/>
          <w:sz w:val="20"/>
          <w:szCs w:val="20"/>
          <w:lang w:eastAsia="cs-CZ"/>
        </w:rPr>
        <w:t>převzetí staveniště</w:t>
      </w:r>
      <w:r w:rsidRPr="00185487">
        <w:rPr>
          <w:rFonts w:ascii="Arial" w:hAnsi="Arial" w:cs="Arial"/>
          <w:sz w:val="20"/>
          <w:szCs w:val="20"/>
          <w:lang w:eastAsia="cs-CZ"/>
        </w:rPr>
        <w:t xml:space="preserve"> </w:t>
      </w:r>
    </w:p>
    <w:p w14:paraId="18892DE0" w14:textId="3797873A" w:rsidR="008625F0" w:rsidRPr="00185487" w:rsidRDefault="008625F0" w:rsidP="008625F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85487">
        <w:rPr>
          <w:rFonts w:ascii="Arial" w:hAnsi="Arial" w:cs="Arial"/>
          <w:sz w:val="20"/>
          <w:szCs w:val="20"/>
          <w:lang w:eastAsia="cs-CZ"/>
        </w:rPr>
        <w:t xml:space="preserve">uvedení celé stavby do užívání ve smyslu čl. XII. obchodních podmínek (dále i „OP“): </w:t>
      </w:r>
      <w:r w:rsidRPr="00185487">
        <w:rPr>
          <w:rFonts w:ascii="Arial" w:hAnsi="Arial" w:cs="Arial"/>
          <w:b/>
          <w:sz w:val="20"/>
          <w:szCs w:val="20"/>
          <w:lang w:eastAsia="cs-CZ"/>
        </w:rPr>
        <w:t xml:space="preserve">do </w:t>
      </w:r>
      <w:r w:rsidR="005D13D0">
        <w:rPr>
          <w:rFonts w:ascii="Arial" w:hAnsi="Arial" w:cs="Arial"/>
          <w:b/>
          <w:sz w:val="20"/>
          <w:szCs w:val="20"/>
          <w:lang w:eastAsia="cs-CZ"/>
        </w:rPr>
        <w:t>4</w:t>
      </w:r>
      <w:r w:rsidRPr="00185487">
        <w:rPr>
          <w:rFonts w:ascii="Arial" w:hAnsi="Arial" w:cs="Arial"/>
          <w:b/>
          <w:sz w:val="20"/>
          <w:szCs w:val="20"/>
          <w:lang w:eastAsia="cs-CZ"/>
        </w:rPr>
        <w:t xml:space="preserve"> měsíců</w:t>
      </w:r>
      <w:r w:rsidRPr="00185487">
        <w:rPr>
          <w:rFonts w:ascii="Arial" w:hAnsi="Arial" w:cs="Arial"/>
          <w:sz w:val="20"/>
          <w:szCs w:val="20"/>
          <w:lang w:eastAsia="cs-CZ"/>
        </w:rPr>
        <w:t xml:space="preserve"> od předání a převzetí staveniště</w:t>
      </w:r>
    </w:p>
    <w:p w14:paraId="61B1B287" w14:textId="6011F51C" w:rsidR="008625F0" w:rsidRPr="00185487" w:rsidRDefault="008625F0" w:rsidP="008625F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185487">
        <w:rPr>
          <w:rFonts w:ascii="Arial" w:hAnsi="Arial" w:cs="Arial"/>
          <w:sz w:val="20"/>
          <w:szCs w:val="20"/>
          <w:lang w:eastAsia="cs-CZ"/>
        </w:rPr>
        <w:t xml:space="preserve">dokončení díla vč. předání kompletní dokladové části Objednateli: </w:t>
      </w:r>
      <w:r w:rsidRPr="00185487">
        <w:rPr>
          <w:rFonts w:ascii="Arial" w:hAnsi="Arial" w:cs="Arial"/>
          <w:b/>
          <w:sz w:val="20"/>
          <w:szCs w:val="20"/>
          <w:lang w:eastAsia="cs-CZ"/>
        </w:rPr>
        <w:t>do 1 měsíce</w:t>
      </w:r>
      <w:r w:rsidR="005D13D0">
        <w:rPr>
          <w:rFonts w:ascii="Arial" w:hAnsi="Arial" w:cs="Arial"/>
          <w:sz w:val="20"/>
          <w:szCs w:val="20"/>
          <w:lang w:eastAsia="cs-CZ"/>
        </w:rPr>
        <w:t xml:space="preserve"> od uvedení celé stavby do </w:t>
      </w:r>
      <w:r w:rsidRPr="00185487">
        <w:rPr>
          <w:rFonts w:ascii="Arial" w:hAnsi="Arial" w:cs="Arial"/>
          <w:sz w:val="20"/>
          <w:szCs w:val="20"/>
          <w:lang w:eastAsia="cs-CZ"/>
        </w:rPr>
        <w:t>užívání dle bodu b), (vyjma geometrického plánu)</w:t>
      </w:r>
    </w:p>
    <w:p w14:paraId="791AE22C" w14:textId="384880B6" w:rsidR="008625F0" w:rsidRPr="00665EB0" w:rsidRDefault="008625F0" w:rsidP="008625F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4871CE">
        <w:rPr>
          <w:rFonts w:ascii="Arial" w:hAnsi="Arial" w:cs="Arial"/>
          <w:snapToGrid w:val="0"/>
          <w:sz w:val="20"/>
          <w:szCs w:val="20"/>
          <w:lang w:eastAsia="cs-CZ"/>
        </w:rPr>
        <w:t xml:space="preserve">předání a převzetí ověřeného geometrického plánu: </w:t>
      </w:r>
      <w:r w:rsidRPr="004871CE">
        <w:rPr>
          <w:rFonts w:ascii="Arial" w:hAnsi="Arial" w:cs="Arial"/>
          <w:b/>
          <w:snapToGrid w:val="0"/>
          <w:sz w:val="20"/>
          <w:szCs w:val="20"/>
          <w:lang w:eastAsia="cs-CZ"/>
        </w:rPr>
        <w:t>do 3 měsíců</w:t>
      </w:r>
      <w:r w:rsidRPr="004871CE">
        <w:rPr>
          <w:rFonts w:ascii="Arial" w:hAnsi="Arial" w:cs="Arial"/>
          <w:snapToGrid w:val="0"/>
          <w:sz w:val="20"/>
          <w:szCs w:val="20"/>
          <w:lang w:eastAsia="cs-CZ"/>
        </w:rPr>
        <w:t xml:space="preserve"> od uvedení celé stavby</w:t>
      </w:r>
      <w:r w:rsidR="003F7AA9">
        <w:rPr>
          <w:rFonts w:ascii="Arial" w:hAnsi="Arial" w:cs="Arial"/>
          <w:snapToGrid w:val="0"/>
          <w:sz w:val="20"/>
          <w:szCs w:val="20"/>
          <w:lang w:eastAsia="cs-CZ"/>
        </w:rPr>
        <w:t xml:space="preserve"> do</w:t>
      </w:r>
      <w:r>
        <w:rPr>
          <w:rFonts w:ascii="Arial" w:hAnsi="Arial" w:cs="Arial"/>
          <w:snapToGrid w:val="0"/>
          <w:sz w:val="20"/>
          <w:szCs w:val="20"/>
          <w:lang w:eastAsia="cs-CZ"/>
        </w:rPr>
        <w:t xml:space="preserve"> </w:t>
      </w:r>
      <w:r w:rsidRPr="00DD3902">
        <w:rPr>
          <w:rFonts w:ascii="Arial" w:hAnsi="Arial" w:cs="Arial"/>
          <w:snapToGrid w:val="0"/>
          <w:sz w:val="20"/>
          <w:szCs w:val="20"/>
          <w:lang w:eastAsia="cs-CZ"/>
        </w:rPr>
        <w:t>užívání dle bodu b).</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435894EB"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 xml:space="preserve">dne účinnosti </w:t>
      </w:r>
      <w:r w:rsidRPr="00185487">
        <w:rPr>
          <w:rFonts w:ascii="Arial" w:hAnsi="Arial" w:cs="Arial"/>
          <w:b/>
          <w:sz w:val="20"/>
          <w:szCs w:val="20"/>
          <w:lang w:eastAsia="cs-CZ"/>
        </w:rPr>
        <w:t>této Smlouvy</w:t>
      </w:r>
      <w:r w:rsidRPr="00185487">
        <w:rPr>
          <w:rFonts w:ascii="Arial" w:hAnsi="Arial" w:cs="Arial"/>
          <w:sz w:val="20"/>
          <w:szCs w:val="20"/>
          <w:lang w:eastAsia="cs-CZ"/>
        </w:rPr>
        <w:t xml:space="preserve">, </w:t>
      </w:r>
      <w:r w:rsidR="0082085C" w:rsidRPr="00185487">
        <w:rPr>
          <w:rFonts w:ascii="Arial" w:hAnsi="Arial" w:cs="Arial"/>
          <w:b/>
          <w:sz w:val="20"/>
          <w:szCs w:val="20"/>
          <w:lang w:val="cs-CZ" w:eastAsia="cs-CZ"/>
        </w:rPr>
        <w:t xml:space="preserve">není-li </w:t>
      </w:r>
      <w:ins w:id="0" w:author="Janoušková Alena" w:date="2025-01-31T09:22:00Z">
        <w:r w:rsidR="00F30555">
          <w:rPr>
            <w:rFonts w:ascii="Arial" w:hAnsi="Arial" w:cs="Arial"/>
            <w:b/>
            <w:sz w:val="20"/>
            <w:szCs w:val="20"/>
            <w:lang w:val="cs-CZ" w:eastAsia="cs-CZ"/>
          </w:rPr>
          <w:t xml:space="preserve">v odst. </w:t>
        </w:r>
        <w:proofErr w:type="gramStart"/>
        <w:r w:rsidR="00F30555">
          <w:rPr>
            <w:rFonts w:ascii="Arial" w:hAnsi="Arial" w:cs="Arial"/>
            <w:b/>
            <w:sz w:val="20"/>
            <w:szCs w:val="20"/>
            <w:lang w:val="cs-CZ" w:eastAsia="cs-CZ"/>
          </w:rPr>
          <w:t>4.1</w:t>
        </w:r>
        <w:proofErr w:type="gramEnd"/>
        <w:r w:rsidR="00F30555">
          <w:rPr>
            <w:rFonts w:ascii="Arial" w:hAnsi="Arial" w:cs="Arial"/>
            <w:b/>
            <w:sz w:val="20"/>
            <w:szCs w:val="20"/>
            <w:lang w:val="cs-CZ" w:eastAsia="cs-CZ"/>
          </w:rPr>
          <w:t xml:space="preserve">. </w:t>
        </w:r>
      </w:ins>
      <w:bookmarkStart w:id="1" w:name="_GoBack"/>
      <w:bookmarkEnd w:id="1"/>
      <w:r w:rsidR="0082085C" w:rsidRPr="00185487">
        <w:rPr>
          <w:rFonts w:ascii="Arial" w:hAnsi="Arial" w:cs="Arial"/>
          <w:b/>
          <w:sz w:val="20"/>
          <w:szCs w:val="20"/>
          <w:lang w:val="cs-CZ" w:eastAsia="cs-CZ"/>
        </w:rPr>
        <w:t>dohodnuto jinak</w:t>
      </w:r>
      <w:r w:rsidR="0082085C" w:rsidRPr="00185487">
        <w:rPr>
          <w:rFonts w:ascii="Arial" w:hAnsi="Arial" w:cs="Arial"/>
          <w:sz w:val="20"/>
          <w:szCs w:val="20"/>
          <w:lang w:val="cs-CZ" w:eastAsia="cs-CZ"/>
        </w:rPr>
        <w:t xml:space="preserve">, </w:t>
      </w:r>
      <w:r w:rsidRPr="00185487">
        <w:rPr>
          <w:rFonts w:ascii="Arial" w:hAnsi="Arial" w:cs="Arial"/>
          <w:sz w:val="20"/>
          <w:szCs w:val="20"/>
          <w:lang w:eastAsia="cs-CZ"/>
        </w:rPr>
        <w:t>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w:t>
      </w:r>
      <w:r w:rsidRPr="00F011CB">
        <w:rPr>
          <w:rFonts w:ascii="Arial" w:hAnsi="Arial" w:cs="Arial"/>
          <w:snapToGrid w:val="0"/>
          <w:sz w:val="20"/>
          <w:szCs w:val="20"/>
          <w:lang w:eastAsia="cs-CZ"/>
        </w:rPr>
        <w:lastRenderedPageBreak/>
        <w:t xml:space="preserve">staveniště, ani v dodatečně přiměřené lhůtě stanovené Objednatelem, je Objednatel oprávněn odstoupit od této Smlouvy. Další důvody pro odstoupení od této Smlouvy jsou uvedeny v příslušné části OP. </w:t>
      </w:r>
    </w:p>
    <w:p w14:paraId="1605544B" w14:textId="22FACD30" w:rsidR="00DF7E29"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lastRenderedPageBreak/>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36479311"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w:t>
      </w:r>
      <w:proofErr w:type="gramStart"/>
      <w:r w:rsidRPr="00F011CB">
        <w:rPr>
          <w:rFonts w:ascii="Arial" w:hAnsi="Arial" w:cs="Arial"/>
          <w:snapToGrid w:val="0"/>
          <w:sz w:val="20"/>
          <w:szCs w:val="20"/>
          <w:lang w:eastAsia="cs-CZ"/>
        </w:rPr>
        <w:t>5.5. OP</w:t>
      </w:r>
      <w:proofErr w:type="gramEnd"/>
      <w:r w:rsidRPr="00F011CB">
        <w:rPr>
          <w:rFonts w:ascii="Arial" w:hAnsi="Arial" w:cs="Arial"/>
          <w:snapToGrid w:val="0"/>
          <w:sz w:val="20"/>
          <w:szCs w:val="20"/>
          <w:lang w:eastAsia="cs-CZ"/>
        </w:rPr>
        <w:t xml:space="preserve"> dohodly, že bude probíhat měsíční fakturace. </w:t>
      </w:r>
    </w:p>
    <w:p w14:paraId="369430F5" w14:textId="77777777" w:rsidR="007C2780" w:rsidRPr="00185487"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Smluvní strany se dohodly, že Zhotovitel doloží splnění povinnosti dle odst. </w:t>
      </w:r>
      <w:proofErr w:type="gramStart"/>
      <w:r w:rsidRPr="00F011CB">
        <w:rPr>
          <w:rFonts w:ascii="Arial" w:hAnsi="Arial" w:cs="Arial"/>
          <w:snapToGrid w:val="0"/>
          <w:sz w:val="20"/>
          <w:szCs w:val="20"/>
        </w:rPr>
        <w:t>19.1</w:t>
      </w:r>
      <w:proofErr w:type="gramEnd"/>
      <w:r w:rsidRPr="00F011CB">
        <w:rPr>
          <w:rFonts w:ascii="Arial" w:hAnsi="Arial" w:cs="Arial"/>
          <w:snapToGrid w:val="0"/>
          <w:sz w:val="20"/>
          <w:szCs w:val="20"/>
        </w:rPr>
        <w:t xml:space="preserve">. a 19.2. předložením Pojistné smlouvy nebo Pojistného certifikátu se zaplaceným pojistným, ve kterém pojišťovna potvrzuje základní podmínky uzavřené pojistné smlouvy mezi pojišťovnou a Zhotovitelem, které </w:t>
      </w:r>
      <w:r w:rsidRPr="00185487">
        <w:rPr>
          <w:rFonts w:ascii="Arial" w:hAnsi="Arial" w:cs="Arial"/>
          <w:snapToGrid w:val="0"/>
          <w:sz w:val="20"/>
          <w:szCs w:val="20"/>
        </w:rPr>
        <w:t xml:space="preserve">odpovídají požadavkům Zadavatele na rozsah pojistného plnění uvedený v zadávací dokumentaci a OP. Ostatní ujednání odst. </w:t>
      </w:r>
      <w:proofErr w:type="gramStart"/>
      <w:r w:rsidRPr="00185487">
        <w:rPr>
          <w:rFonts w:ascii="Arial" w:hAnsi="Arial" w:cs="Arial"/>
          <w:snapToGrid w:val="0"/>
          <w:sz w:val="20"/>
          <w:szCs w:val="20"/>
        </w:rPr>
        <w:t>19.1</w:t>
      </w:r>
      <w:proofErr w:type="gramEnd"/>
      <w:r w:rsidRPr="00185487">
        <w:rPr>
          <w:rFonts w:ascii="Arial" w:hAnsi="Arial" w:cs="Arial"/>
          <w:snapToGrid w:val="0"/>
          <w:sz w:val="20"/>
          <w:szCs w:val="20"/>
        </w:rPr>
        <w:t>. a 19.2. OP se nemění.</w:t>
      </w:r>
    </w:p>
    <w:p w14:paraId="11D9FFDE" w14:textId="4FDA20AE" w:rsidR="0082085C" w:rsidRPr="00185487" w:rsidRDefault="0082085C"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85487">
        <w:rPr>
          <w:rFonts w:ascii="Arial" w:hAnsi="Arial" w:cs="Arial"/>
          <w:snapToGrid w:val="0"/>
          <w:sz w:val="20"/>
          <w:szCs w:val="20"/>
          <w:lang w:eastAsia="cs-CZ"/>
        </w:rPr>
        <w:t>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w:t>
      </w:r>
    </w:p>
    <w:p w14:paraId="20A1C13E" w14:textId="520994A2"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r w:rsidR="0082085C">
        <w:rPr>
          <w:rFonts w:ascii="Arial" w:hAnsi="Arial" w:cs="Arial"/>
          <w:sz w:val="20"/>
          <w:szCs w:val="20"/>
        </w:rPr>
        <w:t xml:space="preserve"> </w:t>
      </w:r>
    </w:p>
    <w:p w14:paraId="70750DB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558FE12C" w14:textId="77777777" w:rsidR="003E3AA0" w:rsidRDefault="003E3AA0"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0BBE405C" w14:textId="77777777" w:rsidR="003E3AA0" w:rsidRPr="00F011CB" w:rsidRDefault="003E3AA0"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38F5F4B1" w:rsidR="00DB3FA7" w:rsidRPr="008C77F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poskytuje na dílo, které je předmětem této Smlouvy, záruku za jakost v délce trvání </w:t>
      </w:r>
      <w:r w:rsidR="008C77FB">
        <w:rPr>
          <w:rFonts w:ascii="Arial" w:hAnsi="Arial" w:cs="Arial"/>
          <w:b/>
          <w:sz w:val="20"/>
          <w:szCs w:val="20"/>
          <w:lang w:eastAsia="cs-CZ"/>
        </w:rPr>
        <w:t>60</w:t>
      </w:r>
      <w:r w:rsidRPr="008C77FB">
        <w:rPr>
          <w:rFonts w:ascii="Arial" w:hAnsi="Arial" w:cs="Arial"/>
          <w:b/>
          <w:sz w:val="20"/>
          <w:szCs w:val="20"/>
          <w:lang w:eastAsia="cs-CZ"/>
        </w:rPr>
        <w:t xml:space="preserve"> měsíců</w:t>
      </w:r>
      <w:r w:rsidR="002B2AD8" w:rsidRPr="008C77FB">
        <w:rPr>
          <w:rFonts w:ascii="Arial" w:hAnsi="Arial" w:cs="Arial"/>
          <w:b/>
          <w:sz w:val="20"/>
          <w:szCs w:val="20"/>
          <w:lang w:eastAsia="cs-CZ"/>
        </w:rPr>
        <w:t xml:space="preserve">, </w:t>
      </w:r>
      <w:r w:rsidR="002B2AD8" w:rsidRPr="008C77FB">
        <w:rPr>
          <w:rFonts w:ascii="Arial" w:hAnsi="Arial" w:cs="Arial"/>
          <w:sz w:val="20"/>
          <w:szCs w:val="20"/>
          <w:lang w:eastAsia="cs-CZ"/>
        </w:rPr>
        <w:t xml:space="preserve">přičemž na izolace mostovky vč. detailů poskytuje Zhotovitel záruku v délce trvání </w:t>
      </w:r>
      <w:r w:rsidR="002B2AD8" w:rsidRPr="008C77FB">
        <w:rPr>
          <w:rFonts w:ascii="Arial" w:hAnsi="Arial" w:cs="Arial"/>
          <w:b/>
          <w:sz w:val="20"/>
          <w:szCs w:val="20"/>
          <w:lang w:eastAsia="cs-CZ"/>
        </w:rPr>
        <w:t>120 měsíců</w:t>
      </w:r>
      <w:r w:rsidR="00A33750">
        <w:rPr>
          <w:rFonts w:ascii="Arial" w:hAnsi="Arial" w:cs="Arial"/>
          <w:sz w:val="20"/>
          <w:szCs w:val="20"/>
          <w:lang w:eastAsia="cs-CZ"/>
        </w:rPr>
        <w:t xml:space="preserve">. </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34094D66" w14:textId="3EEC2B65" w:rsidR="00A870A1" w:rsidRPr="00A870A1" w:rsidRDefault="00DB3FA7" w:rsidP="00F930B2">
      <w:pPr>
        <w:pStyle w:val="Nadpis2"/>
        <w:keepNext w:val="0"/>
        <w:widowControl w:val="0"/>
        <w:numPr>
          <w:ilvl w:val="0"/>
          <w:numId w:val="0"/>
        </w:numPr>
        <w:suppressAutoHyphens w:val="0"/>
        <w:spacing w:before="120" w:after="120"/>
        <w:ind w:left="578" w:hanging="578"/>
        <w:rPr>
          <w:highlight w:val="green"/>
        </w:rPr>
      </w:pPr>
      <w:r w:rsidRPr="00F011CB">
        <w:rPr>
          <w:rFonts w:ascii="Arial" w:hAnsi="Arial" w:cs="Arial"/>
          <w:sz w:val="20"/>
          <w:szCs w:val="20"/>
        </w:rPr>
        <w:t>Platnost a účinnost smlouvy</w:t>
      </w:r>
    </w:p>
    <w:p w14:paraId="49B52E99" w14:textId="7293C3FC" w:rsidR="00A870A1" w:rsidRPr="00917284" w:rsidRDefault="00A870A1" w:rsidP="00A870A1">
      <w:pPr>
        <w:pStyle w:val="Zkladntextodsazen21"/>
        <w:widowControl w:val="0"/>
        <w:tabs>
          <w:tab w:val="left" w:pos="567"/>
        </w:tabs>
        <w:suppressAutoHyphens w:val="0"/>
        <w:spacing w:before="120" w:after="120"/>
        <w:ind w:firstLine="0"/>
        <w:rPr>
          <w:rFonts w:ascii="Arial" w:hAnsi="Arial" w:cs="Arial"/>
          <w:sz w:val="20"/>
          <w:szCs w:val="20"/>
        </w:rPr>
      </w:pPr>
    </w:p>
    <w:p w14:paraId="1F1F03D7" w14:textId="16D56CDD" w:rsidR="00A870A1" w:rsidRPr="00917284" w:rsidRDefault="00A870A1" w:rsidP="00634273">
      <w:pPr>
        <w:pStyle w:val="Zkladntextodsazen21"/>
        <w:widowControl w:val="0"/>
        <w:numPr>
          <w:ilvl w:val="0"/>
          <w:numId w:val="25"/>
        </w:numPr>
        <w:tabs>
          <w:tab w:val="left" w:pos="567"/>
        </w:tabs>
        <w:suppressAutoHyphens w:val="0"/>
        <w:spacing w:before="120" w:after="120"/>
        <w:rPr>
          <w:rFonts w:ascii="Arial" w:hAnsi="Arial" w:cs="Arial"/>
          <w:sz w:val="20"/>
          <w:szCs w:val="20"/>
        </w:rPr>
      </w:pPr>
      <w:r w:rsidRPr="00917284">
        <w:rPr>
          <w:rFonts w:ascii="Arial" w:hAnsi="Arial" w:cs="Arial"/>
          <w:sz w:val="20"/>
          <w:szCs w:val="20"/>
        </w:rPr>
        <w:t>Tato Smlouva o dílo je vyhotovena v elektronické podobě, přičemž obě smluvní strany obdrží její elektronický originál.</w:t>
      </w:r>
    </w:p>
    <w:p w14:paraId="03E30E46" w14:textId="5236D404" w:rsidR="00A870A1" w:rsidRPr="00917284"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917284">
        <w:rPr>
          <w:rFonts w:ascii="Arial" w:hAnsi="Arial" w:cs="Arial"/>
          <w:sz w:val="20"/>
          <w:szCs w:val="20"/>
        </w:rPr>
        <w:t xml:space="preserve">Smlouva je </w:t>
      </w:r>
      <w:r w:rsidRPr="00917284">
        <w:rPr>
          <w:rFonts w:ascii="Arial" w:hAnsi="Arial" w:cs="Arial"/>
          <w:b/>
          <w:sz w:val="20"/>
          <w:szCs w:val="20"/>
          <w:u w:val="single"/>
        </w:rPr>
        <w:t>platná</w:t>
      </w:r>
      <w:r w:rsidRPr="00917284">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38A74BA0" w14:textId="6AA002F7" w:rsidR="00A870A1" w:rsidRPr="00917284"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917284">
        <w:rPr>
          <w:rFonts w:ascii="Arial" w:hAnsi="Arial" w:cs="Arial"/>
          <w:b/>
          <w:sz w:val="20"/>
          <w:szCs w:val="20"/>
          <w:lang w:eastAsia="cs-CZ"/>
        </w:rPr>
        <w:t>Smlouva je uzavírána s odloženou účinností</w:t>
      </w:r>
      <w:r w:rsidRPr="00917284">
        <w:rPr>
          <w:rFonts w:ascii="Arial" w:hAnsi="Arial" w:cs="Arial"/>
          <w:sz w:val="20"/>
          <w:szCs w:val="20"/>
          <w:lang w:eastAsia="cs-CZ"/>
        </w:rPr>
        <w:t xml:space="preserve">, přičemž tato </w:t>
      </w:r>
      <w:r w:rsidRPr="00917284">
        <w:rPr>
          <w:rFonts w:ascii="Arial" w:hAnsi="Arial" w:cs="Arial"/>
          <w:b/>
          <w:sz w:val="20"/>
          <w:szCs w:val="20"/>
          <w:lang w:eastAsia="cs-CZ"/>
        </w:rPr>
        <w:t xml:space="preserve">Smlouva nabývá </w:t>
      </w:r>
      <w:r w:rsidRPr="00917284">
        <w:rPr>
          <w:rFonts w:ascii="Arial" w:hAnsi="Arial" w:cs="Arial"/>
          <w:b/>
          <w:sz w:val="20"/>
          <w:szCs w:val="20"/>
          <w:u w:val="single"/>
          <w:lang w:eastAsia="cs-CZ"/>
        </w:rPr>
        <w:t>účinnosti</w:t>
      </w:r>
      <w:r w:rsidRPr="00917284">
        <w:rPr>
          <w:rFonts w:ascii="Arial" w:hAnsi="Arial" w:cs="Arial"/>
          <w:b/>
          <w:sz w:val="20"/>
          <w:szCs w:val="20"/>
          <w:lang w:eastAsia="cs-CZ"/>
        </w:rPr>
        <w:t xml:space="preserve"> dnem odeslání písemné výzvy </w:t>
      </w:r>
      <w:r w:rsidRPr="00917284">
        <w:rPr>
          <w:rFonts w:ascii="Arial" w:hAnsi="Arial" w:cs="Arial"/>
          <w:sz w:val="20"/>
          <w:szCs w:val="20"/>
          <w:lang w:eastAsia="cs-CZ"/>
        </w:rPr>
        <w:t>Zhotoviteli</w:t>
      </w:r>
      <w:r w:rsidRPr="00917284">
        <w:rPr>
          <w:rFonts w:ascii="Arial" w:hAnsi="Arial" w:cs="Arial"/>
          <w:b/>
          <w:sz w:val="20"/>
          <w:szCs w:val="20"/>
          <w:lang w:eastAsia="cs-CZ"/>
        </w:rPr>
        <w:t xml:space="preserve"> </w:t>
      </w:r>
      <w:r w:rsidRPr="00917284">
        <w:rPr>
          <w:rFonts w:ascii="Arial" w:hAnsi="Arial" w:cs="Arial"/>
          <w:sz w:val="20"/>
          <w:szCs w:val="20"/>
          <w:lang w:eastAsia="cs-CZ"/>
        </w:rPr>
        <w:t>k převzetí staveniště Objednatelem.</w:t>
      </w:r>
    </w:p>
    <w:p w14:paraId="050D1BCF" w14:textId="3CD88ECD" w:rsidR="00A870A1" w:rsidRPr="00917284"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917284">
        <w:rPr>
          <w:rFonts w:ascii="Arial" w:hAnsi="Arial" w:cs="Arial"/>
          <w:sz w:val="20"/>
          <w:szCs w:val="20"/>
          <w:lang w:eastAsia="cs-CZ"/>
        </w:rPr>
        <w:t>Objednatel je povinen po rozhodnutí o finančním zajištění akce zaslat Zhotoviteli písemnou výzvu k převzetí staveniště.</w:t>
      </w:r>
    </w:p>
    <w:p w14:paraId="62F09024" w14:textId="61702BAF" w:rsidR="00A870A1" w:rsidRPr="00917284"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917284">
        <w:rPr>
          <w:rFonts w:ascii="Arial" w:hAnsi="Arial" w:cs="Arial"/>
          <w:sz w:val="20"/>
          <w:szCs w:val="20"/>
          <w:lang w:eastAsia="cs-CZ"/>
        </w:rPr>
        <w:t xml:space="preserve">Pokud Objednatel Zhotoviteli neodešle písemnou výzvu k převzetí staveniště dle této Smlouvy ani do </w:t>
      </w:r>
      <w:r w:rsidR="00634273" w:rsidRPr="00917284">
        <w:rPr>
          <w:rFonts w:ascii="Arial" w:hAnsi="Arial" w:cs="Arial"/>
          <w:b/>
          <w:sz w:val="20"/>
          <w:szCs w:val="20"/>
          <w:lang w:eastAsia="cs-CZ"/>
        </w:rPr>
        <w:t>3</w:t>
      </w:r>
      <w:r w:rsidR="00235653">
        <w:rPr>
          <w:rFonts w:ascii="Arial" w:hAnsi="Arial" w:cs="Arial"/>
          <w:b/>
          <w:sz w:val="20"/>
          <w:szCs w:val="20"/>
          <w:lang w:eastAsia="cs-CZ"/>
        </w:rPr>
        <w:t>0</w:t>
      </w:r>
      <w:r w:rsidRPr="00917284">
        <w:rPr>
          <w:rFonts w:ascii="Arial" w:hAnsi="Arial" w:cs="Arial"/>
          <w:b/>
          <w:sz w:val="20"/>
          <w:szCs w:val="20"/>
          <w:lang w:eastAsia="cs-CZ"/>
        </w:rPr>
        <w:t>. 0</w:t>
      </w:r>
      <w:r w:rsidR="00235653">
        <w:rPr>
          <w:rFonts w:ascii="Arial" w:hAnsi="Arial" w:cs="Arial"/>
          <w:b/>
          <w:sz w:val="20"/>
          <w:szCs w:val="20"/>
          <w:lang w:eastAsia="cs-CZ"/>
        </w:rPr>
        <w:t>6</w:t>
      </w:r>
      <w:r w:rsidRPr="00917284">
        <w:rPr>
          <w:rFonts w:ascii="Arial" w:hAnsi="Arial" w:cs="Arial"/>
          <w:b/>
          <w:sz w:val="20"/>
          <w:szCs w:val="20"/>
          <w:lang w:eastAsia="cs-CZ"/>
        </w:rPr>
        <w:t>. 2025</w:t>
      </w:r>
      <w:r w:rsidRPr="00917284">
        <w:rPr>
          <w:rFonts w:ascii="Arial" w:hAnsi="Arial" w:cs="Arial"/>
          <w:sz w:val="20"/>
          <w:szCs w:val="20"/>
          <w:lang w:eastAsia="cs-CZ"/>
        </w:rPr>
        <w:t>, nenabude Smlouva účinnosti a bez dalšího tímto dnem pozbude i své platnosti. V takovém případě nevzniká Zhotoviteli nárok na náhradu škody nebo ušlého zisku a s tímto vědomím Zhotovitel Smlouvu podepisuje</w:t>
      </w:r>
      <w:r w:rsidRPr="00917284">
        <w:rPr>
          <w:rFonts w:ascii="Arial" w:hAnsi="Arial" w:cs="Arial"/>
          <w:sz w:val="20"/>
          <w:szCs w:val="20"/>
        </w:rPr>
        <w:t xml:space="preserve">. </w:t>
      </w:r>
    </w:p>
    <w:p w14:paraId="25681006" w14:textId="2BBE5E0C" w:rsidR="00A870A1" w:rsidRPr="00A870A1" w:rsidRDefault="00A870A1" w:rsidP="00A870A1">
      <w:pPr>
        <w:pStyle w:val="Zkladntextodsazen21"/>
        <w:widowControl w:val="0"/>
        <w:tabs>
          <w:tab w:val="left" w:pos="567"/>
        </w:tabs>
        <w:suppressAutoHyphens w:val="0"/>
        <w:spacing w:before="120" w:after="120"/>
        <w:ind w:firstLine="0"/>
        <w:rPr>
          <w:rFonts w:ascii="Arial" w:hAnsi="Arial" w:cs="Arial"/>
          <w:b/>
          <w:sz w:val="20"/>
          <w:szCs w:val="20"/>
          <w:highlight w:val="green"/>
        </w:rPr>
      </w:pPr>
    </w:p>
    <w:p w14:paraId="0F1A80AD" w14:textId="77777777" w:rsidR="00DB3FA7" w:rsidRPr="00F011CB" w:rsidRDefault="00DB3FA7" w:rsidP="00DB3FA7">
      <w:pPr>
        <w:pStyle w:val="Zkladntextodsazen21"/>
        <w:widowControl w:val="0"/>
        <w:suppressAutoHyphens w:val="0"/>
        <w:spacing w:before="120" w:after="120"/>
        <w:ind w:firstLine="0"/>
        <w:rPr>
          <w:rFonts w:ascii="Arial" w:hAnsi="Arial" w:cs="Arial"/>
          <w:sz w:val="20"/>
          <w:szCs w:val="20"/>
        </w:rPr>
      </w:pP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 xml:space="preserve">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w:t>
      </w:r>
      <w:r w:rsidRPr="00F011CB">
        <w:rPr>
          <w:rFonts w:ascii="Arial" w:hAnsi="Arial" w:cs="Arial"/>
          <w:color w:val="000000"/>
          <w:sz w:val="20"/>
          <w:szCs w:val="20"/>
        </w:rPr>
        <w:lastRenderedPageBreak/>
        <w:t>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2"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2"/>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3"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3"/>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C56324" w14:textId="77777777"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6D972EDF" w:rsidR="00DB3FA7"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019A9E49" w14:textId="7AF02F4E" w:rsidR="003F2F26" w:rsidRDefault="003F2F26" w:rsidP="00417C74">
      <w:pPr>
        <w:pStyle w:val="slovanodst"/>
        <w:widowControl w:val="0"/>
        <w:numPr>
          <w:ilvl w:val="0"/>
          <w:numId w:val="0"/>
        </w:numPr>
        <w:tabs>
          <w:tab w:val="left" w:pos="567"/>
        </w:tabs>
        <w:spacing w:before="120" w:after="240"/>
        <w:rPr>
          <w:rFonts w:cs="Arial"/>
          <w:sz w:val="20"/>
        </w:rPr>
      </w:pPr>
    </w:p>
    <w:p w14:paraId="120CBF6E"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0E18954A"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6023DF71"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5B3FEEA8"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3EB37F7E"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072EE429"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2CF3B523" w14:textId="77777777" w:rsidR="00160BB6" w:rsidRPr="00F011CB" w:rsidRDefault="00160BB6" w:rsidP="00417C74">
      <w:pPr>
        <w:pStyle w:val="slovanodst"/>
        <w:widowControl w:val="0"/>
        <w:numPr>
          <w:ilvl w:val="0"/>
          <w:numId w:val="0"/>
        </w:numPr>
        <w:tabs>
          <w:tab w:val="left" w:pos="567"/>
        </w:tabs>
        <w:spacing w:before="120" w:after="240"/>
        <w:rPr>
          <w:rFonts w:cs="Arial"/>
          <w:sz w:val="20"/>
        </w:rPr>
      </w:pPr>
    </w:p>
    <w:p w14:paraId="790E10C5" w14:textId="511473AE" w:rsidR="00BB3139" w:rsidRDefault="00DB3FA7" w:rsidP="00417C74">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0B4A8B9A" w14:textId="77777777" w:rsidR="00B65073" w:rsidRPr="00F011CB" w:rsidRDefault="00B65073" w:rsidP="00417C74">
      <w:pPr>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Pr="00F930B2" w:rsidRDefault="00E97E6E" w:rsidP="00E97E6E">
            <w:pPr>
              <w:widowControl w:val="0"/>
              <w:rPr>
                <w:rFonts w:ascii="Arial" w:hAnsi="Arial" w:cs="Arial"/>
                <w:color w:val="000000" w:themeColor="text1"/>
                <w:sz w:val="16"/>
                <w:szCs w:val="16"/>
              </w:rPr>
            </w:pPr>
            <w:r w:rsidRPr="00F930B2">
              <w:rPr>
                <w:rFonts w:ascii="Arial" w:hAnsi="Arial" w:cs="Arial"/>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F930B2">
              <w:rPr>
                <w:rFonts w:ascii="Arial" w:hAnsi="Arial" w:cs="Arial"/>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45DA3B42" w14:textId="77777777" w:rsidR="00B65073" w:rsidRDefault="00B65073" w:rsidP="00DB3FA7">
      <w:pPr>
        <w:widowControl w:val="0"/>
        <w:spacing w:before="120" w:after="120" w:line="240" w:lineRule="auto"/>
        <w:jc w:val="right"/>
        <w:rPr>
          <w:rFonts w:ascii="Arial" w:hAnsi="Arial" w:cs="Arial"/>
          <w:b/>
          <w:sz w:val="20"/>
          <w:szCs w:val="20"/>
        </w:rPr>
      </w:pPr>
    </w:p>
    <w:p w14:paraId="6020222D" w14:textId="77777777" w:rsidR="00B65073" w:rsidRDefault="00B65073" w:rsidP="00DB3FA7">
      <w:pPr>
        <w:widowControl w:val="0"/>
        <w:spacing w:before="120" w:after="120" w:line="240" w:lineRule="auto"/>
        <w:jc w:val="right"/>
        <w:rPr>
          <w:rFonts w:ascii="Arial" w:hAnsi="Arial" w:cs="Arial"/>
          <w:b/>
          <w:sz w:val="20"/>
          <w:szCs w:val="20"/>
        </w:rPr>
      </w:pPr>
    </w:p>
    <w:p w14:paraId="4BCBF1F6" w14:textId="77777777" w:rsidR="00B65073" w:rsidRDefault="00B65073" w:rsidP="00DB3FA7">
      <w:pPr>
        <w:widowControl w:val="0"/>
        <w:spacing w:before="120" w:after="120" w:line="240" w:lineRule="auto"/>
        <w:jc w:val="right"/>
        <w:rPr>
          <w:rFonts w:ascii="Arial" w:hAnsi="Arial" w:cs="Arial"/>
          <w:b/>
          <w:sz w:val="20"/>
          <w:szCs w:val="20"/>
        </w:rPr>
      </w:pPr>
    </w:p>
    <w:p w14:paraId="6A0E4D7F" w14:textId="77777777" w:rsidR="00B65073" w:rsidRDefault="00B65073" w:rsidP="00DB3FA7">
      <w:pPr>
        <w:widowControl w:val="0"/>
        <w:spacing w:before="120" w:after="120" w:line="240" w:lineRule="auto"/>
        <w:jc w:val="right"/>
        <w:rPr>
          <w:rFonts w:ascii="Arial" w:hAnsi="Arial" w:cs="Arial"/>
          <w:b/>
          <w:sz w:val="20"/>
          <w:szCs w:val="20"/>
        </w:rPr>
      </w:pPr>
    </w:p>
    <w:p w14:paraId="1C78DB0E" w14:textId="77777777" w:rsidR="00160BB6" w:rsidRDefault="00160BB6" w:rsidP="00DB3FA7">
      <w:pPr>
        <w:widowControl w:val="0"/>
        <w:spacing w:before="120" w:after="120" w:line="240" w:lineRule="auto"/>
        <w:jc w:val="right"/>
        <w:rPr>
          <w:rFonts w:ascii="Arial" w:hAnsi="Arial" w:cs="Arial"/>
          <w:b/>
          <w:sz w:val="20"/>
          <w:szCs w:val="20"/>
        </w:rPr>
      </w:pPr>
    </w:p>
    <w:p w14:paraId="63786BAB" w14:textId="77777777" w:rsidR="00160BB6" w:rsidRDefault="00160BB6" w:rsidP="00DB3FA7">
      <w:pPr>
        <w:widowControl w:val="0"/>
        <w:spacing w:before="120" w:after="120" w:line="240" w:lineRule="auto"/>
        <w:jc w:val="right"/>
        <w:rPr>
          <w:rFonts w:ascii="Arial" w:hAnsi="Arial" w:cs="Arial"/>
          <w:b/>
          <w:sz w:val="20"/>
          <w:szCs w:val="20"/>
        </w:rPr>
      </w:pPr>
    </w:p>
    <w:p w14:paraId="1DC7792F" w14:textId="77777777" w:rsidR="00160BB6" w:rsidRDefault="00160BB6" w:rsidP="00DB3FA7">
      <w:pPr>
        <w:widowControl w:val="0"/>
        <w:spacing w:before="120" w:after="120" w:line="240" w:lineRule="auto"/>
        <w:jc w:val="right"/>
        <w:rPr>
          <w:rFonts w:ascii="Arial" w:hAnsi="Arial" w:cs="Arial"/>
          <w:b/>
          <w:sz w:val="20"/>
          <w:szCs w:val="20"/>
        </w:rPr>
      </w:pPr>
    </w:p>
    <w:p w14:paraId="0880AF6F" w14:textId="77777777" w:rsidR="00160BB6" w:rsidRDefault="00160BB6" w:rsidP="00DB3FA7">
      <w:pPr>
        <w:widowControl w:val="0"/>
        <w:spacing w:before="120" w:after="120" w:line="240" w:lineRule="auto"/>
        <w:jc w:val="right"/>
        <w:rPr>
          <w:rFonts w:ascii="Arial" w:hAnsi="Arial" w:cs="Arial"/>
          <w:b/>
          <w:sz w:val="20"/>
          <w:szCs w:val="20"/>
        </w:rPr>
      </w:pPr>
    </w:p>
    <w:p w14:paraId="4BD6E102" w14:textId="77777777" w:rsidR="00160BB6" w:rsidRDefault="00160BB6" w:rsidP="00DB3FA7">
      <w:pPr>
        <w:widowControl w:val="0"/>
        <w:spacing w:before="120" w:after="120" w:line="240" w:lineRule="auto"/>
        <w:jc w:val="right"/>
        <w:rPr>
          <w:rFonts w:ascii="Arial" w:hAnsi="Arial" w:cs="Arial"/>
          <w:b/>
          <w:sz w:val="20"/>
          <w:szCs w:val="20"/>
        </w:rPr>
      </w:pPr>
    </w:p>
    <w:p w14:paraId="0D82DF99" w14:textId="77777777" w:rsidR="00160BB6" w:rsidRDefault="00160BB6" w:rsidP="00DB3FA7">
      <w:pPr>
        <w:widowControl w:val="0"/>
        <w:spacing w:before="120" w:after="120" w:line="240" w:lineRule="auto"/>
        <w:jc w:val="right"/>
        <w:rPr>
          <w:rFonts w:ascii="Arial" w:hAnsi="Arial" w:cs="Arial"/>
          <w:b/>
          <w:sz w:val="20"/>
          <w:szCs w:val="20"/>
        </w:rPr>
      </w:pPr>
    </w:p>
    <w:p w14:paraId="70C8AA33" w14:textId="77777777" w:rsidR="00160BB6" w:rsidRDefault="00160BB6" w:rsidP="00DB3FA7">
      <w:pPr>
        <w:widowControl w:val="0"/>
        <w:spacing w:before="120" w:after="120" w:line="240" w:lineRule="auto"/>
        <w:jc w:val="right"/>
        <w:rPr>
          <w:rFonts w:ascii="Arial" w:hAnsi="Arial" w:cs="Arial"/>
          <w:b/>
          <w:sz w:val="20"/>
          <w:szCs w:val="20"/>
        </w:rPr>
      </w:pPr>
    </w:p>
    <w:p w14:paraId="5D365A84" w14:textId="77777777" w:rsidR="00160BB6" w:rsidRDefault="00160BB6" w:rsidP="00DB3FA7">
      <w:pPr>
        <w:widowControl w:val="0"/>
        <w:spacing w:before="120" w:after="120" w:line="240" w:lineRule="auto"/>
        <w:jc w:val="right"/>
        <w:rPr>
          <w:rFonts w:ascii="Arial" w:hAnsi="Arial" w:cs="Arial"/>
          <w:b/>
          <w:sz w:val="20"/>
          <w:szCs w:val="20"/>
        </w:rPr>
      </w:pPr>
    </w:p>
    <w:p w14:paraId="093B5AB0" w14:textId="77777777" w:rsidR="00160BB6" w:rsidRDefault="00160BB6" w:rsidP="00DB3FA7">
      <w:pPr>
        <w:widowControl w:val="0"/>
        <w:spacing w:before="120" w:after="120" w:line="240" w:lineRule="auto"/>
        <w:jc w:val="right"/>
        <w:rPr>
          <w:rFonts w:ascii="Arial" w:hAnsi="Arial" w:cs="Arial"/>
          <w:b/>
          <w:sz w:val="20"/>
          <w:szCs w:val="20"/>
        </w:rPr>
      </w:pPr>
    </w:p>
    <w:p w14:paraId="4512D885" w14:textId="77777777" w:rsidR="00160BB6" w:rsidRDefault="00160BB6" w:rsidP="00DB3FA7">
      <w:pPr>
        <w:widowControl w:val="0"/>
        <w:spacing w:before="120" w:after="120" w:line="240" w:lineRule="auto"/>
        <w:jc w:val="right"/>
        <w:rPr>
          <w:rFonts w:ascii="Arial" w:hAnsi="Arial" w:cs="Arial"/>
          <w:b/>
          <w:sz w:val="20"/>
          <w:szCs w:val="20"/>
        </w:rPr>
      </w:pPr>
    </w:p>
    <w:p w14:paraId="7F094433" w14:textId="77777777" w:rsidR="00160BB6" w:rsidRDefault="00160BB6" w:rsidP="00DB3FA7">
      <w:pPr>
        <w:widowControl w:val="0"/>
        <w:spacing w:before="120" w:after="120" w:line="240" w:lineRule="auto"/>
        <w:jc w:val="right"/>
        <w:rPr>
          <w:rFonts w:ascii="Arial" w:hAnsi="Arial" w:cs="Arial"/>
          <w:b/>
          <w:sz w:val="20"/>
          <w:szCs w:val="20"/>
        </w:rPr>
      </w:pPr>
    </w:p>
    <w:p w14:paraId="218A4939" w14:textId="77777777" w:rsidR="00160BB6" w:rsidRDefault="00160BB6" w:rsidP="00DB3FA7">
      <w:pPr>
        <w:widowControl w:val="0"/>
        <w:spacing w:before="120" w:after="120" w:line="240" w:lineRule="auto"/>
        <w:jc w:val="right"/>
        <w:rPr>
          <w:rFonts w:ascii="Arial" w:hAnsi="Arial" w:cs="Arial"/>
          <w:b/>
          <w:sz w:val="20"/>
          <w:szCs w:val="20"/>
        </w:rPr>
      </w:pPr>
    </w:p>
    <w:p w14:paraId="5127CA60" w14:textId="77777777" w:rsidR="00160BB6" w:rsidRDefault="00160BB6" w:rsidP="00DB3FA7">
      <w:pPr>
        <w:widowControl w:val="0"/>
        <w:spacing w:before="120" w:after="120" w:line="240" w:lineRule="auto"/>
        <w:jc w:val="right"/>
        <w:rPr>
          <w:rFonts w:ascii="Arial" w:hAnsi="Arial" w:cs="Arial"/>
          <w:b/>
          <w:sz w:val="20"/>
          <w:szCs w:val="20"/>
        </w:rPr>
      </w:pPr>
    </w:p>
    <w:p w14:paraId="7E8BA754" w14:textId="77777777" w:rsidR="00160BB6" w:rsidRDefault="00160BB6" w:rsidP="00DB3FA7">
      <w:pPr>
        <w:widowControl w:val="0"/>
        <w:spacing w:before="120" w:after="120" w:line="240" w:lineRule="auto"/>
        <w:jc w:val="right"/>
        <w:rPr>
          <w:rFonts w:ascii="Arial" w:hAnsi="Arial" w:cs="Arial"/>
          <w:b/>
          <w:sz w:val="20"/>
          <w:szCs w:val="20"/>
        </w:rPr>
      </w:pPr>
    </w:p>
    <w:p w14:paraId="4E9F3547" w14:textId="77777777" w:rsidR="00160BB6" w:rsidRDefault="00160BB6" w:rsidP="00DB3FA7">
      <w:pPr>
        <w:widowControl w:val="0"/>
        <w:spacing w:before="120" w:after="120" w:line="240" w:lineRule="auto"/>
        <w:jc w:val="right"/>
        <w:rPr>
          <w:rFonts w:ascii="Arial" w:hAnsi="Arial" w:cs="Arial"/>
          <w:b/>
          <w:sz w:val="20"/>
          <w:szCs w:val="20"/>
        </w:rPr>
      </w:pPr>
    </w:p>
    <w:p w14:paraId="4CCBD70F" w14:textId="77777777" w:rsidR="00160BB6" w:rsidRDefault="00160BB6" w:rsidP="00DB3FA7">
      <w:pPr>
        <w:widowControl w:val="0"/>
        <w:spacing w:before="120" w:after="120" w:line="240" w:lineRule="auto"/>
        <w:jc w:val="right"/>
        <w:rPr>
          <w:rFonts w:ascii="Arial" w:hAnsi="Arial" w:cs="Arial"/>
          <w:b/>
          <w:sz w:val="20"/>
          <w:szCs w:val="20"/>
        </w:rPr>
      </w:pPr>
    </w:p>
    <w:p w14:paraId="4306345D" w14:textId="77777777" w:rsidR="00160BB6" w:rsidRDefault="00160BB6" w:rsidP="00DB3FA7">
      <w:pPr>
        <w:widowControl w:val="0"/>
        <w:spacing w:before="120" w:after="120" w:line="240" w:lineRule="auto"/>
        <w:jc w:val="right"/>
        <w:rPr>
          <w:rFonts w:ascii="Arial" w:hAnsi="Arial" w:cs="Arial"/>
          <w:b/>
          <w:sz w:val="20"/>
          <w:szCs w:val="20"/>
        </w:rPr>
      </w:pPr>
    </w:p>
    <w:p w14:paraId="6013AC6C" w14:textId="77777777" w:rsidR="00160BB6" w:rsidRDefault="00160BB6" w:rsidP="00DB3FA7">
      <w:pPr>
        <w:widowControl w:val="0"/>
        <w:spacing w:before="120" w:after="120" w:line="240" w:lineRule="auto"/>
        <w:jc w:val="right"/>
        <w:rPr>
          <w:rFonts w:ascii="Arial" w:hAnsi="Arial" w:cs="Arial"/>
          <w:b/>
          <w:sz w:val="20"/>
          <w:szCs w:val="20"/>
        </w:rPr>
      </w:pPr>
    </w:p>
    <w:p w14:paraId="6DCAA6DD" w14:textId="77777777" w:rsidR="00160BB6" w:rsidRDefault="00160BB6" w:rsidP="00DB3FA7">
      <w:pPr>
        <w:widowControl w:val="0"/>
        <w:spacing w:before="120" w:after="120" w:line="240" w:lineRule="auto"/>
        <w:jc w:val="right"/>
        <w:rPr>
          <w:rFonts w:ascii="Arial" w:hAnsi="Arial" w:cs="Arial"/>
          <w:b/>
          <w:sz w:val="20"/>
          <w:szCs w:val="20"/>
        </w:rPr>
      </w:pPr>
    </w:p>
    <w:p w14:paraId="12706140" w14:textId="77777777" w:rsidR="00160BB6" w:rsidRDefault="00160BB6" w:rsidP="00DB3FA7">
      <w:pPr>
        <w:widowControl w:val="0"/>
        <w:spacing w:before="120" w:after="120" w:line="240" w:lineRule="auto"/>
        <w:jc w:val="right"/>
        <w:rPr>
          <w:rFonts w:ascii="Arial" w:hAnsi="Arial" w:cs="Arial"/>
          <w:b/>
          <w:sz w:val="20"/>
          <w:szCs w:val="20"/>
        </w:rPr>
      </w:pPr>
    </w:p>
    <w:p w14:paraId="7C4F9C8D" w14:textId="77777777" w:rsidR="00160BB6" w:rsidRDefault="00160BB6" w:rsidP="00DB3FA7">
      <w:pPr>
        <w:widowControl w:val="0"/>
        <w:spacing w:before="120" w:after="120" w:line="240" w:lineRule="auto"/>
        <w:jc w:val="right"/>
        <w:rPr>
          <w:rFonts w:ascii="Arial" w:hAnsi="Arial" w:cs="Arial"/>
          <w:b/>
          <w:sz w:val="20"/>
          <w:szCs w:val="20"/>
        </w:rPr>
      </w:pPr>
    </w:p>
    <w:p w14:paraId="1535D84B" w14:textId="77777777" w:rsidR="00160BB6" w:rsidRDefault="00160BB6" w:rsidP="00DB3FA7">
      <w:pPr>
        <w:widowControl w:val="0"/>
        <w:spacing w:before="120" w:after="120" w:line="240" w:lineRule="auto"/>
        <w:jc w:val="right"/>
        <w:rPr>
          <w:rFonts w:ascii="Arial" w:hAnsi="Arial" w:cs="Arial"/>
          <w:b/>
          <w:sz w:val="20"/>
          <w:szCs w:val="20"/>
        </w:rPr>
      </w:pPr>
    </w:p>
    <w:p w14:paraId="4DB76D84" w14:textId="77777777" w:rsidR="00160BB6" w:rsidRDefault="00160BB6" w:rsidP="00DB3FA7">
      <w:pPr>
        <w:widowControl w:val="0"/>
        <w:spacing w:before="120" w:after="120" w:line="240" w:lineRule="auto"/>
        <w:jc w:val="right"/>
        <w:rPr>
          <w:rFonts w:ascii="Arial" w:hAnsi="Arial" w:cs="Arial"/>
          <w:b/>
          <w:sz w:val="20"/>
          <w:szCs w:val="20"/>
        </w:rPr>
      </w:pPr>
    </w:p>
    <w:p w14:paraId="399430EC" w14:textId="155983DB"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715CBD5" w14:textId="77777777" w:rsidR="002B2AD8" w:rsidRPr="00DB3FA7" w:rsidRDefault="002B2AD8" w:rsidP="00791A63">
      <w:pPr>
        <w:widowControl w:val="0"/>
        <w:spacing w:after="0" w:line="240" w:lineRule="auto"/>
        <w:rPr>
          <w:rFonts w:ascii="Arial" w:hAnsi="Arial" w:cs="Arial"/>
          <w:sz w:val="20"/>
          <w:szCs w:val="20"/>
          <w:lang w:eastAsia="cs-CZ"/>
        </w:rPr>
      </w:pP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A870A1" w:rsidRDefault="00DB3FA7" w:rsidP="00791A63">
      <w:pPr>
        <w:widowControl w:val="0"/>
        <w:spacing w:after="0" w:line="240" w:lineRule="auto"/>
        <w:rPr>
          <w:rFonts w:ascii="Arial" w:hAnsi="Arial" w:cs="Arial"/>
          <w:b/>
          <w:sz w:val="20"/>
          <w:szCs w:val="20"/>
          <w:lang w:eastAsia="cs-CZ"/>
        </w:rPr>
      </w:pPr>
    </w:p>
    <w:p w14:paraId="6C3BA3AF" w14:textId="77777777" w:rsidR="00DB3FA7" w:rsidRPr="00A870A1" w:rsidRDefault="00DB3FA7" w:rsidP="00791A63">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6EB37FE" w14:textId="2EE65821" w:rsidR="00DB3FA7" w:rsidRPr="00A870A1"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8CFE662" w14:textId="77777777" w:rsidR="00DB3FA7" w:rsidRPr="00A870A1" w:rsidRDefault="00DB3FA7" w:rsidP="00791A63">
      <w:pPr>
        <w:widowControl w:val="0"/>
        <w:spacing w:after="0" w:line="240" w:lineRule="auto"/>
        <w:rPr>
          <w:rFonts w:ascii="Arial" w:hAnsi="Arial" w:cs="Arial"/>
          <w:b/>
          <w:sz w:val="20"/>
          <w:szCs w:val="20"/>
        </w:rPr>
      </w:pPr>
    </w:p>
    <w:p w14:paraId="0AC63903" w14:textId="77777777" w:rsidR="00DB3FA7" w:rsidRPr="00A870A1" w:rsidRDefault="00DB3FA7" w:rsidP="00791A63">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3AF3642" w14:textId="4C95DA5B" w:rsidR="002B2AD8" w:rsidRPr="00A870A1" w:rsidRDefault="002B2AD8" w:rsidP="00791A63">
      <w:pPr>
        <w:widowControl w:val="0"/>
        <w:spacing w:after="120" w:line="240" w:lineRule="auto"/>
        <w:rPr>
          <w:rFonts w:ascii="Arial" w:hAnsi="Arial" w:cs="Arial"/>
          <w:b/>
          <w:sz w:val="20"/>
          <w:szCs w:val="20"/>
        </w:rPr>
      </w:pP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roofErr w:type="gramStart"/>
      <w:r w:rsidR="00854681" w:rsidRPr="00A870A1">
        <w:rPr>
          <w:rFonts w:ascii="Arial" w:hAnsi="Arial" w:cs="Arial"/>
          <w:sz w:val="20"/>
          <w:szCs w:val="20"/>
          <w:highlight w:val="lightGray"/>
        </w:rPr>
        <w:t>…..…</w:t>
      </w:r>
      <w:proofErr w:type="gramEnd"/>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2BE6BA10" w14:textId="77777777" w:rsidR="002B2AD8" w:rsidRPr="00A870A1" w:rsidRDefault="002B2AD8" w:rsidP="00791A63">
      <w:pPr>
        <w:widowControl w:val="0"/>
        <w:spacing w:after="120" w:line="240" w:lineRule="auto"/>
        <w:rPr>
          <w:rFonts w:ascii="Arial" w:hAnsi="Arial" w:cs="Arial"/>
          <w:sz w:val="20"/>
          <w:szCs w:val="20"/>
          <w:lang w:eastAsia="cs-CZ"/>
        </w:rPr>
      </w:pPr>
    </w:p>
    <w:p w14:paraId="3833B09D" w14:textId="17B12962" w:rsidR="00DB3FA7" w:rsidRPr="00A870A1" w:rsidRDefault="00DB3FA7" w:rsidP="002B2AD8">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320B53B9" w14:textId="77777777" w:rsidR="00DB3FA7" w:rsidRPr="00A870A1" w:rsidRDefault="00DB3FA7" w:rsidP="00791A63">
      <w:pPr>
        <w:widowControl w:val="0"/>
        <w:spacing w:after="0" w:line="240" w:lineRule="auto"/>
        <w:rPr>
          <w:rFonts w:ascii="Arial" w:hAnsi="Arial" w:cs="Arial"/>
          <w:sz w:val="20"/>
          <w:szCs w:val="20"/>
        </w:rPr>
      </w:pPr>
    </w:p>
    <w:p w14:paraId="08027655" w14:textId="77777777" w:rsidR="00BB6A0F" w:rsidRDefault="00854681" w:rsidP="00791A63">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7797AE21" w14:textId="50487D79" w:rsidR="00DB3FA7"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B0914F4" w14:textId="77777777" w:rsidR="00854681" w:rsidRPr="00A870A1" w:rsidRDefault="00854681" w:rsidP="00791A63">
      <w:pPr>
        <w:pStyle w:val="Bezmezer"/>
        <w:widowControl w:val="0"/>
        <w:tabs>
          <w:tab w:val="center" w:pos="1985"/>
          <w:tab w:val="center" w:pos="7371"/>
        </w:tabs>
        <w:rPr>
          <w:rFonts w:ascii="Arial" w:hAnsi="Arial" w:cs="Arial"/>
          <w:sz w:val="20"/>
          <w:szCs w:val="20"/>
        </w:rPr>
      </w:pP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417C74">
      <w:headerReference w:type="default" r:id="rId9"/>
      <w:footerReference w:type="default" r:id="rId10"/>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499B3" w14:textId="786B0F5D"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F30555">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F30555">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37786300" w:rsidR="00CE44A1" w:rsidRPr="00335CC9" w:rsidRDefault="006E0457" w:rsidP="00DD5FBD">
    <w:pPr>
      <w:pStyle w:val="Zhlav"/>
      <w:jc w:val="right"/>
      <w:rPr>
        <w:b/>
      </w:rPr>
    </w:pPr>
    <w:r>
      <w:rPr>
        <w:rFonts w:ascii="Arial" w:hAnsi="Arial" w:cs="Arial"/>
        <w:b/>
        <w:sz w:val="16"/>
        <w:szCs w:val="16"/>
      </w:rPr>
      <w:t>Příloha B2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5B319722" w:rsidR="00F27CBF" w:rsidRDefault="00F27CBF" w:rsidP="00F0314B">
          <w:pPr>
            <w:rPr>
              <w:rFonts w:ascii="Arial" w:hAnsi="Arial" w:cs="Arial"/>
              <w:b/>
              <w:sz w:val="16"/>
              <w:szCs w:val="16"/>
            </w:rPr>
          </w:pPr>
        </w:p>
        <w:p w14:paraId="40406D1B" w14:textId="50A96BA3" w:rsidR="00CE44A1" w:rsidRPr="005A3FF4" w:rsidRDefault="005A3FF4" w:rsidP="00F0314B">
          <w:pPr>
            <w:rPr>
              <w:rFonts w:ascii="Arial" w:hAnsi="Arial" w:cs="Arial"/>
              <w:b/>
              <w:sz w:val="16"/>
              <w:szCs w:val="16"/>
            </w:rPr>
          </w:pPr>
          <w:r w:rsidRPr="005A3FF4">
            <w:rPr>
              <w:rFonts w:ascii="Arial" w:hAnsi="Arial" w:cs="Arial"/>
              <w:b/>
              <w:sz w:val="16"/>
              <w:szCs w:val="16"/>
            </w:rPr>
            <w:t>III/34817 Kamenná - most ev. č. 34817-2</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4"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20"/>
  </w:num>
  <w:num w:numId="4">
    <w:abstractNumId w:val="24"/>
  </w:num>
  <w:num w:numId="5">
    <w:abstractNumId w:val="16"/>
  </w:num>
  <w:num w:numId="6">
    <w:abstractNumId w:val="6"/>
  </w:num>
  <w:num w:numId="7">
    <w:abstractNumId w:val="21"/>
  </w:num>
  <w:num w:numId="8">
    <w:abstractNumId w:val="2"/>
  </w:num>
  <w:num w:numId="9">
    <w:abstractNumId w:val="12"/>
  </w:num>
  <w:num w:numId="10">
    <w:abstractNumId w:val="9"/>
  </w:num>
  <w:num w:numId="11">
    <w:abstractNumId w:val="13"/>
  </w:num>
  <w:num w:numId="12">
    <w:abstractNumId w:val="7"/>
  </w:num>
  <w:num w:numId="13">
    <w:abstractNumId w:val="1"/>
  </w:num>
  <w:num w:numId="14">
    <w:abstractNumId w:val="22"/>
  </w:num>
  <w:num w:numId="15">
    <w:abstractNumId w:val="23"/>
  </w:num>
  <w:num w:numId="16">
    <w:abstractNumId w:val="5"/>
  </w:num>
  <w:num w:numId="17">
    <w:abstractNumId w:val="15"/>
  </w:num>
  <w:num w:numId="18">
    <w:abstractNumId w:val="3"/>
  </w:num>
  <w:num w:numId="19">
    <w:abstractNumId w:val="17"/>
  </w:num>
  <w:num w:numId="20">
    <w:abstractNumId w:val="4"/>
  </w:num>
  <w:num w:numId="21">
    <w:abstractNumId w:val="18"/>
  </w:num>
  <w:num w:numId="22">
    <w:abstractNumId w:val="11"/>
  </w:num>
  <w:num w:numId="23">
    <w:abstractNumId w:val="10"/>
  </w:num>
  <w:num w:numId="24">
    <w:abstractNumId w:val="19"/>
  </w:num>
  <w:num w:numId="25">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oušková Alena">
    <w15:presenceInfo w15:providerId="AD" w15:userId="S-1-5-21-1547814083-1834688084-2493830544-48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035931"/>
    <w:rsid w:val="001250A1"/>
    <w:rsid w:val="00137779"/>
    <w:rsid w:val="00160BB6"/>
    <w:rsid w:val="00185487"/>
    <w:rsid w:val="001A6323"/>
    <w:rsid w:val="002016A9"/>
    <w:rsid w:val="00212951"/>
    <w:rsid w:val="00235653"/>
    <w:rsid w:val="002766A6"/>
    <w:rsid w:val="0029418F"/>
    <w:rsid w:val="002A740A"/>
    <w:rsid w:val="002B2AD8"/>
    <w:rsid w:val="002B4502"/>
    <w:rsid w:val="002B7198"/>
    <w:rsid w:val="002C320E"/>
    <w:rsid w:val="002E05C8"/>
    <w:rsid w:val="002E3E8E"/>
    <w:rsid w:val="00335CC9"/>
    <w:rsid w:val="00365197"/>
    <w:rsid w:val="003C1001"/>
    <w:rsid w:val="003C1BEB"/>
    <w:rsid w:val="003E3AA0"/>
    <w:rsid w:val="003F2F26"/>
    <w:rsid w:val="003F7AA9"/>
    <w:rsid w:val="00417C74"/>
    <w:rsid w:val="00426D4C"/>
    <w:rsid w:val="00476DD2"/>
    <w:rsid w:val="00484CEC"/>
    <w:rsid w:val="004A07C6"/>
    <w:rsid w:val="00523803"/>
    <w:rsid w:val="005A3FF4"/>
    <w:rsid w:val="005A695F"/>
    <w:rsid w:val="005D13D0"/>
    <w:rsid w:val="00601E87"/>
    <w:rsid w:val="00622EE2"/>
    <w:rsid w:val="00634273"/>
    <w:rsid w:val="006620D4"/>
    <w:rsid w:val="00667D9C"/>
    <w:rsid w:val="006764B6"/>
    <w:rsid w:val="00681CA5"/>
    <w:rsid w:val="00687DC0"/>
    <w:rsid w:val="006A648B"/>
    <w:rsid w:val="006A76C9"/>
    <w:rsid w:val="006C4204"/>
    <w:rsid w:val="006C7AB2"/>
    <w:rsid w:val="006E0457"/>
    <w:rsid w:val="007465C5"/>
    <w:rsid w:val="00791A63"/>
    <w:rsid w:val="007C2780"/>
    <w:rsid w:val="007D6299"/>
    <w:rsid w:val="007F7F00"/>
    <w:rsid w:val="0082085C"/>
    <w:rsid w:val="0083136F"/>
    <w:rsid w:val="00834B90"/>
    <w:rsid w:val="00854681"/>
    <w:rsid w:val="008625F0"/>
    <w:rsid w:val="0087068A"/>
    <w:rsid w:val="00887EF8"/>
    <w:rsid w:val="008C77FB"/>
    <w:rsid w:val="008F2FA1"/>
    <w:rsid w:val="009014AB"/>
    <w:rsid w:val="009150FE"/>
    <w:rsid w:val="00917284"/>
    <w:rsid w:val="00920BCD"/>
    <w:rsid w:val="00921C5F"/>
    <w:rsid w:val="00930E7E"/>
    <w:rsid w:val="009A10F6"/>
    <w:rsid w:val="009B02AB"/>
    <w:rsid w:val="009E7E2F"/>
    <w:rsid w:val="00A119AD"/>
    <w:rsid w:val="00A33750"/>
    <w:rsid w:val="00A55152"/>
    <w:rsid w:val="00A75AB9"/>
    <w:rsid w:val="00A870A1"/>
    <w:rsid w:val="00AB7E8B"/>
    <w:rsid w:val="00AE2177"/>
    <w:rsid w:val="00AE6B6A"/>
    <w:rsid w:val="00B52792"/>
    <w:rsid w:val="00B54835"/>
    <w:rsid w:val="00B65073"/>
    <w:rsid w:val="00B83B48"/>
    <w:rsid w:val="00BB3139"/>
    <w:rsid w:val="00BB6A0F"/>
    <w:rsid w:val="00BC0449"/>
    <w:rsid w:val="00BE081B"/>
    <w:rsid w:val="00BE456F"/>
    <w:rsid w:val="00C14B54"/>
    <w:rsid w:val="00C56EE5"/>
    <w:rsid w:val="00CA201B"/>
    <w:rsid w:val="00CD1F34"/>
    <w:rsid w:val="00CE44A1"/>
    <w:rsid w:val="00CF18D8"/>
    <w:rsid w:val="00D019A0"/>
    <w:rsid w:val="00D60462"/>
    <w:rsid w:val="00D773C2"/>
    <w:rsid w:val="00DA19CB"/>
    <w:rsid w:val="00DB3FA7"/>
    <w:rsid w:val="00DD5FBD"/>
    <w:rsid w:val="00DF7E29"/>
    <w:rsid w:val="00E0602B"/>
    <w:rsid w:val="00E774FF"/>
    <w:rsid w:val="00E8006A"/>
    <w:rsid w:val="00E861A8"/>
    <w:rsid w:val="00E905AF"/>
    <w:rsid w:val="00E97E6E"/>
    <w:rsid w:val="00EB53B7"/>
    <w:rsid w:val="00ED4D83"/>
    <w:rsid w:val="00F011CB"/>
    <w:rsid w:val="00F0314B"/>
    <w:rsid w:val="00F13867"/>
    <w:rsid w:val="00F27CBF"/>
    <w:rsid w:val="00F30555"/>
    <w:rsid w:val="00F704A0"/>
    <w:rsid w:val="00F71C87"/>
    <w:rsid w:val="00F930B2"/>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BD315-B692-41BF-B0A9-04EBE92E2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8</Pages>
  <Words>2991</Words>
  <Characters>17650</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80</cp:revision>
  <dcterms:created xsi:type="dcterms:W3CDTF">2023-06-21T08:41:00Z</dcterms:created>
  <dcterms:modified xsi:type="dcterms:W3CDTF">2025-01-31T08:22:00Z</dcterms:modified>
</cp:coreProperties>
</file>